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366B3" w14:textId="0A4D2F3E" w:rsidR="00E33663" w:rsidRPr="00E33663" w:rsidRDefault="00E33663">
      <w:pPr>
        <w:rPr>
          <w:b/>
        </w:rPr>
      </w:pPr>
      <w:r w:rsidRPr="00E33663">
        <w:rPr>
          <w:b/>
        </w:rPr>
        <w:t xml:space="preserve">III.12.6.4. Transmission </w:t>
      </w:r>
      <w:del w:id="0" w:author="Author">
        <w:r w:rsidRPr="00E33663" w:rsidDel="00F5539B">
          <w:rPr>
            <w:b/>
          </w:rPr>
          <w:delText xml:space="preserve">Projects </w:delText>
        </w:r>
      </w:del>
      <w:ins w:id="1" w:author="Author">
        <w:r w:rsidR="00F5539B">
          <w:rPr>
            <w:b/>
          </w:rPr>
          <w:t>Solution</w:t>
        </w:r>
        <w:r w:rsidR="00F5539B" w:rsidRPr="00E33663">
          <w:rPr>
            <w:b/>
          </w:rPr>
          <w:t xml:space="preserve">s </w:t>
        </w:r>
      </w:ins>
      <w:r w:rsidRPr="00E33663">
        <w:rPr>
          <w:b/>
        </w:rPr>
        <w:t xml:space="preserve">Selected Through the Competitive Transmission Process. </w:t>
      </w:r>
    </w:p>
    <w:p w14:paraId="7427940D" w14:textId="07ED36D8" w:rsidR="005E7FC9" w:rsidRDefault="00E33663">
      <w:r>
        <w:t xml:space="preserve">For a transmission </w:t>
      </w:r>
      <w:del w:id="2" w:author="Author">
        <w:r w:rsidDel="00696A82">
          <w:delText xml:space="preserve">project </w:delText>
        </w:r>
      </w:del>
      <w:ins w:id="3" w:author="Author">
        <w:r w:rsidR="00696A82">
          <w:t xml:space="preserve">solution, which </w:t>
        </w:r>
        <w:bookmarkStart w:id="4" w:name="_GoBack"/>
        <w:bookmarkEnd w:id="4"/>
        <w:r w:rsidR="00696A82">
          <w:t xml:space="preserve">may </w:t>
        </w:r>
        <w:r w:rsidR="00285564">
          <w:t>consist of</w:t>
        </w:r>
        <w:r w:rsidR="00696A82">
          <w:t xml:space="preserve"> single or multiple proposals, </w:t>
        </w:r>
      </w:ins>
      <w:r>
        <w:t>selected through the competitive transmission process pursuant to Sections 4.3 and 4</w:t>
      </w:r>
      <w:ins w:id="5" w:author="Author">
        <w:del w:id="6" w:author="Author">
          <w:r w:rsidR="00696A82" w:rsidDel="00345912">
            <w:delText xml:space="preserve"> </w:delText>
          </w:r>
        </w:del>
      </w:ins>
      <w:r>
        <w:t>A</w:t>
      </w:r>
      <w:ins w:id="7" w:author="Author">
        <w:del w:id="8" w:author="Author">
          <w:r w:rsidR="00345912" w:rsidDel="00CF2708">
            <w:delText>.</w:delText>
          </w:r>
        </w:del>
        <w:r w:rsidR="00345912">
          <w:t xml:space="preserve"> </w:t>
        </w:r>
      </w:ins>
      <w:r>
        <w:t xml:space="preserve">of Attachment K, such transmission </w:t>
      </w:r>
      <w:del w:id="9" w:author="Author">
        <w:r w:rsidDel="00696A82">
          <w:delText>project</w:delText>
        </w:r>
      </w:del>
      <w:ins w:id="10" w:author="Author">
        <w:r w:rsidR="00696A82">
          <w:t>solution</w:t>
        </w:r>
      </w:ins>
      <w:r>
        <w:t>, or relevant portion thereof, shall be considered in</w:t>
      </w:r>
      <w:r w:rsidR="006920F9">
        <w:t>-</w:t>
      </w:r>
      <w:r>
        <w:t>service on the in-service date provided in the executed Selected Qualified Transmission Project Sponsor Agreement</w:t>
      </w:r>
      <w:ins w:id="11" w:author="Author">
        <w:r w:rsidR="00696A82">
          <w:t>(s)</w:t>
        </w:r>
      </w:ins>
      <w:r>
        <w:t>. The ISO shall use the in-service date in the executed Selected Qualified Transmission Project Sponsor Agreement</w:t>
      </w:r>
      <w:ins w:id="12" w:author="Author">
        <w:r w:rsidR="00696A82">
          <w:t>(s)</w:t>
        </w:r>
      </w:ins>
      <w:r>
        <w:t xml:space="preserve"> to determine whether to include the transmission </w:t>
      </w:r>
      <w:del w:id="13" w:author="Author">
        <w:r w:rsidDel="00696A82">
          <w:delText>project</w:delText>
        </w:r>
      </w:del>
      <w:ins w:id="14" w:author="Author">
        <w:r w:rsidR="00696A82">
          <w:t>solution</w:t>
        </w:r>
      </w:ins>
      <w:r>
        <w:t xml:space="preserve">, or relevant portion thereof, in the network model for the relevant Capacity Commitment Period. In the event that the selected transmission </w:t>
      </w:r>
      <w:del w:id="15" w:author="Author">
        <w:r w:rsidDel="00F5539B">
          <w:delText xml:space="preserve">project </w:delText>
        </w:r>
      </w:del>
      <w:ins w:id="16" w:author="Author">
        <w:r w:rsidR="00F5539B">
          <w:t xml:space="preserve">solution </w:t>
        </w:r>
      </w:ins>
      <w:r>
        <w:t>includes an upgrade(s) located on a PTO’s existing transmission system where the Selected Qualified Transmission Project Sponsor is not the PTO for the existing system element(s) being upgraded, the process for establishing the in-service date and determining whether to include the upgrade(s) on the existing transmission system, or relevant portion thereof, in the network model for the Capacity Commitment Period shall be as described in Section III.12.6.1.</w:t>
      </w:r>
    </w:p>
    <w:p w14:paraId="2D67AB50" w14:textId="77777777" w:rsidR="005E7FC9" w:rsidRDefault="005E7FC9"/>
    <w:p w14:paraId="7D23E7D0" w14:textId="77777777" w:rsidR="005E7FC9" w:rsidRDefault="005E7FC9"/>
    <w:sectPr w:rsidR="005E7FC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0F5F0" w14:textId="77777777" w:rsidR="00B13BC7" w:rsidRDefault="00B13BC7" w:rsidP="000461CC">
      <w:pPr>
        <w:spacing w:after="0" w:line="240" w:lineRule="auto"/>
      </w:pPr>
      <w:r>
        <w:separator/>
      </w:r>
    </w:p>
  </w:endnote>
  <w:endnote w:type="continuationSeparator" w:id="0">
    <w:p w14:paraId="410B7D47" w14:textId="77777777" w:rsidR="00B13BC7" w:rsidRDefault="00B13BC7" w:rsidP="0004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A7207" w14:textId="77777777" w:rsidR="000461CC" w:rsidRDefault="000461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3A16" w14:textId="77777777" w:rsidR="000461CC" w:rsidRDefault="000461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64A7B" w14:textId="77777777" w:rsidR="000461CC" w:rsidRDefault="00046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3292A" w14:textId="77777777" w:rsidR="00B13BC7" w:rsidRDefault="00B13BC7" w:rsidP="000461CC">
      <w:pPr>
        <w:spacing w:after="0" w:line="240" w:lineRule="auto"/>
      </w:pPr>
      <w:r>
        <w:separator/>
      </w:r>
    </w:p>
  </w:footnote>
  <w:footnote w:type="continuationSeparator" w:id="0">
    <w:p w14:paraId="1CBA847E" w14:textId="77777777" w:rsidR="00B13BC7" w:rsidRDefault="00B13BC7" w:rsidP="0004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30244" w14:textId="77777777" w:rsidR="000461CC" w:rsidRDefault="000461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5CEFE" w14:textId="77777777" w:rsidR="000461CC" w:rsidRDefault="000461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FB5B" w14:textId="77777777" w:rsidR="000461CC" w:rsidRDefault="00046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663"/>
    <w:rsid w:val="000461CC"/>
    <w:rsid w:val="00175F04"/>
    <w:rsid w:val="00285564"/>
    <w:rsid w:val="00335EB7"/>
    <w:rsid w:val="00345912"/>
    <w:rsid w:val="00496F9A"/>
    <w:rsid w:val="005E7FC9"/>
    <w:rsid w:val="006870DD"/>
    <w:rsid w:val="006920F9"/>
    <w:rsid w:val="00696A82"/>
    <w:rsid w:val="00710DC6"/>
    <w:rsid w:val="00735B74"/>
    <w:rsid w:val="00AA4F0C"/>
    <w:rsid w:val="00B10C73"/>
    <w:rsid w:val="00B13BC7"/>
    <w:rsid w:val="00B323E7"/>
    <w:rsid w:val="00CF2708"/>
    <w:rsid w:val="00E33663"/>
    <w:rsid w:val="00F55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C2D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45912"/>
    <w:rPr>
      <w:sz w:val="16"/>
      <w:szCs w:val="16"/>
    </w:rPr>
  </w:style>
  <w:style w:type="paragraph" w:styleId="CommentText">
    <w:name w:val="annotation text"/>
    <w:basedOn w:val="Normal"/>
    <w:link w:val="CommentTextChar"/>
    <w:uiPriority w:val="99"/>
    <w:semiHidden/>
    <w:unhideWhenUsed/>
    <w:rsid w:val="00345912"/>
    <w:pPr>
      <w:spacing w:line="240" w:lineRule="auto"/>
    </w:pPr>
    <w:rPr>
      <w:sz w:val="20"/>
      <w:szCs w:val="20"/>
    </w:rPr>
  </w:style>
  <w:style w:type="character" w:customStyle="1" w:styleId="CommentTextChar">
    <w:name w:val="Comment Text Char"/>
    <w:basedOn w:val="DefaultParagraphFont"/>
    <w:link w:val="CommentText"/>
    <w:uiPriority w:val="99"/>
    <w:semiHidden/>
    <w:rsid w:val="00345912"/>
    <w:rPr>
      <w:sz w:val="20"/>
      <w:szCs w:val="20"/>
    </w:rPr>
  </w:style>
  <w:style w:type="paragraph" w:styleId="CommentSubject">
    <w:name w:val="annotation subject"/>
    <w:basedOn w:val="CommentText"/>
    <w:next w:val="CommentText"/>
    <w:link w:val="CommentSubjectChar"/>
    <w:uiPriority w:val="99"/>
    <w:semiHidden/>
    <w:unhideWhenUsed/>
    <w:rsid w:val="00345912"/>
    <w:rPr>
      <w:b/>
      <w:bCs/>
    </w:rPr>
  </w:style>
  <w:style w:type="character" w:customStyle="1" w:styleId="CommentSubjectChar">
    <w:name w:val="Comment Subject Char"/>
    <w:basedOn w:val="CommentTextChar"/>
    <w:link w:val="CommentSubject"/>
    <w:uiPriority w:val="99"/>
    <w:semiHidden/>
    <w:rsid w:val="00345912"/>
    <w:rPr>
      <w:b/>
      <w:bCs/>
      <w:sz w:val="20"/>
      <w:szCs w:val="20"/>
    </w:rPr>
  </w:style>
  <w:style w:type="paragraph" w:styleId="BalloonText">
    <w:name w:val="Balloon Text"/>
    <w:basedOn w:val="Normal"/>
    <w:link w:val="BalloonTextChar"/>
    <w:uiPriority w:val="99"/>
    <w:semiHidden/>
    <w:unhideWhenUsed/>
    <w:rsid w:val="003459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912"/>
    <w:rPr>
      <w:rFonts w:ascii="Segoe UI" w:hAnsi="Segoe UI" w:cs="Segoe UI"/>
      <w:sz w:val="18"/>
      <w:szCs w:val="18"/>
    </w:rPr>
  </w:style>
  <w:style w:type="paragraph" w:styleId="Header">
    <w:name w:val="header"/>
    <w:basedOn w:val="Normal"/>
    <w:link w:val="HeaderChar"/>
    <w:uiPriority w:val="99"/>
    <w:unhideWhenUsed/>
    <w:rsid w:val="00046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1CC"/>
  </w:style>
  <w:style w:type="paragraph" w:styleId="Footer">
    <w:name w:val="footer"/>
    <w:basedOn w:val="Normal"/>
    <w:link w:val="FooterChar"/>
    <w:uiPriority w:val="99"/>
    <w:unhideWhenUsed/>
    <w:rsid w:val="00046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2021-08-31T12:18:00Z</dcterms:created>
  <dcterms:modified xsi:type="dcterms:W3CDTF">2021-08-31T12:19:00Z</dcterms:modified>
</cp:coreProperties>
</file>